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8797A" w14:textId="4BE6A1C5" w:rsidR="00F87201" w:rsidRPr="00EC6728" w:rsidRDefault="00F87201" w:rsidP="00F87201">
      <w:pPr>
        <w:ind w:left="5580"/>
        <w:jc w:val="right"/>
        <w:rPr>
          <w:b/>
          <w:sz w:val="18"/>
          <w:szCs w:val="18"/>
        </w:rPr>
      </w:pPr>
      <w:r w:rsidRPr="00EC6728">
        <w:rPr>
          <w:b/>
          <w:sz w:val="18"/>
          <w:szCs w:val="18"/>
        </w:rPr>
        <w:t xml:space="preserve">Collaboratore Tecnico VI </w:t>
      </w:r>
      <w:ins w:id="0" w:author="aniello mataluni" w:date="2019-11-08T10:56:00Z">
        <w:r w:rsidR="00E21637">
          <w:rPr>
            <w:b/>
            <w:sz w:val="18"/>
            <w:szCs w:val="18"/>
          </w:rPr>
          <w:t>COD. 10/2019</w:t>
        </w:r>
      </w:ins>
      <w:r w:rsidR="00667086" w:rsidRPr="00EC6728">
        <w:rPr>
          <w:b/>
          <w:sz w:val="18"/>
          <w:szCs w:val="18"/>
        </w:rPr>
        <w:t>–</w:t>
      </w:r>
      <w:r w:rsidRPr="00EC6728">
        <w:rPr>
          <w:b/>
          <w:sz w:val="18"/>
          <w:szCs w:val="18"/>
        </w:rPr>
        <w:t xml:space="preserve"> Allegato</w:t>
      </w:r>
      <w:r w:rsidR="00667086" w:rsidRPr="00EC6728">
        <w:rPr>
          <w:b/>
          <w:sz w:val="18"/>
          <w:szCs w:val="18"/>
        </w:rPr>
        <w:t xml:space="preserve"> 2</w:t>
      </w:r>
    </w:p>
    <w:p w14:paraId="478920FA" w14:textId="77777777" w:rsidR="00F87201" w:rsidRPr="00EC6728" w:rsidRDefault="00F87201" w:rsidP="00F87201">
      <w:pPr>
        <w:ind w:left="5580"/>
        <w:rPr>
          <w:sz w:val="18"/>
          <w:szCs w:val="18"/>
        </w:rPr>
      </w:pPr>
    </w:p>
    <w:p w14:paraId="72C2E09F" w14:textId="77777777" w:rsidR="00F87201" w:rsidRPr="00EC6728" w:rsidRDefault="00F87201" w:rsidP="00F87201">
      <w:pPr>
        <w:ind w:left="5580"/>
        <w:rPr>
          <w:sz w:val="18"/>
          <w:szCs w:val="18"/>
        </w:rPr>
      </w:pPr>
    </w:p>
    <w:p w14:paraId="609BA0D0" w14:textId="4CFE67D4" w:rsidR="00F87201" w:rsidRPr="00EC6728" w:rsidRDefault="00F87201" w:rsidP="00F87201">
      <w:pPr>
        <w:rPr>
          <w:b/>
        </w:rPr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</w:p>
    <w:p w14:paraId="4D752600" w14:textId="77777777" w:rsidR="00F87201" w:rsidRPr="00EC6728" w:rsidRDefault="00F87201" w:rsidP="00F87201">
      <w:pPr>
        <w:rPr>
          <w:b/>
        </w:rPr>
      </w:pPr>
    </w:p>
    <w:p w14:paraId="223FBC85" w14:textId="77777777" w:rsidR="00F87201" w:rsidRPr="00EC6728" w:rsidRDefault="00F87201" w:rsidP="00F87201">
      <w:pPr>
        <w:rPr>
          <w:b/>
        </w:rPr>
      </w:pPr>
    </w:p>
    <w:p w14:paraId="02301116" w14:textId="77777777" w:rsidR="00F87201" w:rsidRPr="00EC6728" w:rsidRDefault="00F87201" w:rsidP="00F87201">
      <w:pPr>
        <w:rPr>
          <w:b/>
        </w:rPr>
      </w:pPr>
    </w:p>
    <w:p w14:paraId="090C3982" w14:textId="67F1D582" w:rsidR="00F87201" w:rsidRPr="00EC6728" w:rsidRDefault="00F87201" w:rsidP="00F87201">
      <w:pPr>
        <w:rPr>
          <w:b/>
        </w:rPr>
      </w:pPr>
      <w:r w:rsidRPr="00EC6728">
        <w:rPr>
          <w:b/>
        </w:rPr>
        <w:t xml:space="preserve">Dichiarazione relativa al requisito dell’esperienza di cui all’art. 2, punto </w:t>
      </w:r>
      <w:r w:rsidR="00EC6728">
        <w:rPr>
          <w:b/>
        </w:rPr>
        <w:t>2</w:t>
      </w:r>
      <w:r w:rsidRPr="00EC6728">
        <w:rPr>
          <w:b/>
        </w:rPr>
        <w:t xml:space="preserve"> del bando.</w:t>
      </w:r>
    </w:p>
    <w:p w14:paraId="3506F2C4" w14:textId="77777777" w:rsidR="00F87201" w:rsidRPr="00EC6728" w:rsidRDefault="00F87201" w:rsidP="00F87201">
      <w:pPr>
        <w:rPr>
          <w:b/>
        </w:rPr>
      </w:pPr>
    </w:p>
    <w:p w14:paraId="669C1F0F" w14:textId="77777777" w:rsidR="00F87201" w:rsidRPr="00EC6728" w:rsidRDefault="00F87201" w:rsidP="00F87201"/>
    <w:p w14:paraId="0E60798D" w14:textId="4EA9DD6A" w:rsidR="00F87201" w:rsidRPr="00EC6728" w:rsidRDefault="00F87201" w:rsidP="00F87201">
      <w:r w:rsidRPr="00EC6728">
        <w:t>Al fine di consentire la verifica del possesso del requisito della esperienza professionale richiesta dall’art. 2, punto</w:t>
      </w:r>
      <w:r w:rsidR="00817560">
        <w:t xml:space="preserve"> </w:t>
      </w:r>
      <w:r w:rsidR="0063451E">
        <w:t>2</w:t>
      </w:r>
      <w:r w:rsidRPr="00EC6728">
        <w:t xml:space="preserve"> del presente bando, il /la sottoscritto/a ……………</w:t>
      </w:r>
    </w:p>
    <w:p w14:paraId="2623D204" w14:textId="77777777" w:rsidR="00F87201" w:rsidRPr="00EC6728" w:rsidRDefault="00F87201" w:rsidP="00F87201">
      <w:r w:rsidRPr="00EC6728">
        <w:t>……………………………………………</w:t>
      </w:r>
      <w:proofErr w:type="gramStart"/>
      <w:r w:rsidRPr="00EC6728">
        <w:t>…….</w:t>
      </w:r>
      <w:proofErr w:type="gramEnd"/>
      <w:r w:rsidRPr="00EC6728">
        <w:t xml:space="preserve"> dichiara di avere svolto le seguenti attività per i periodi di tempo dettagliatamente indicati di seguito:</w:t>
      </w:r>
      <w:bookmarkStart w:id="1" w:name="_GoBack"/>
      <w:bookmarkEnd w:id="1"/>
    </w:p>
    <w:p w14:paraId="473CBB58" w14:textId="77777777" w:rsidR="00F87201" w:rsidRPr="00EC6728" w:rsidRDefault="00F87201" w:rsidP="00F87201"/>
    <w:p w14:paraId="7FEBFB47" w14:textId="77777777" w:rsidR="00F87201" w:rsidRPr="00EC6728" w:rsidRDefault="00F87201" w:rsidP="00F87201">
      <w:pPr>
        <w:rPr>
          <w:i/>
        </w:rPr>
      </w:pPr>
      <w:r w:rsidRPr="00EC6728">
        <w:rPr>
          <w:i/>
        </w:rPr>
        <w:t>periodo di tempo (gg/mm/</w:t>
      </w:r>
      <w:proofErr w:type="spellStart"/>
      <w:r w:rsidRPr="00EC6728">
        <w:rPr>
          <w:i/>
        </w:rPr>
        <w:t>aaaa</w:t>
      </w:r>
      <w:proofErr w:type="spellEnd"/>
      <w:r w:rsidRPr="00EC6728">
        <w:rPr>
          <w:i/>
        </w:rPr>
        <w:t>)</w:t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rPr>
          <w:i/>
        </w:rPr>
        <w:t>descrizione attività</w:t>
      </w:r>
    </w:p>
    <w:p w14:paraId="1B13CA9B" w14:textId="77777777" w:rsidR="00F87201" w:rsidRPr="00EC6728" w:rsidRDefault="00F87201" w:rsidP="00F87201">
      <w:pPr>
        <w:ind w:firstLine="708"/>
        <w:rPr>
          <w:i/>
        </w:rPr>
      </w:pPr>
    </w:p>
    <w:p w14:paraId="615060DE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…………………………………………</w:t>
      </w:r>
    </w:p>
    <w:p w14:paraId="63A10634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…………………………………………</w:t>
      </w:r>
    </w:p>
    <w:p w14:paraId="3377E5C3" w14:textId="77777777" w:rsidR="00F87201" w:rsidRPr="00EC6728" w:rsidRDefault="00F87201" w:rsidP="00F87201">
      <w:pPr>
        <w:jc w:val="both"/>
      </w:pPr>
      <w:r w:rsidRPr="00EC6728">
        <w:t>dal………………</w:t>
      </w:r>
      <w:proofErr w:type="gramStart"/>
      <w:r w:rsidRPr="00EC6728">
        <w:t>…….</w:t>
      </w:r>
      <w:proofErr w:type="gramEnd"/>
      <w:r w:rsidRPr="00EC6728">
        <w:t>al…………………..</w:t>
      </w:r>
      <w:r w:rsidRPr="00EC6728">
        <w:tab/>
      </w:r>
      <w:r w:rsidRPr="00EC6728">
        <w:tab/>
        <w:t>…………………………………………</w:t>
      </w:r>
    </w:p>
    <w:p w14:paraId="19B640C2" w14:textId="77777777" w:rsidR="00F87201" w:rsidRPr="00EC6728" w:rsidRDefault="00F87201" w:rsidP="00F87201">
      <w:pPr>
        <w:jc w:val="both"/>
      </w:pPr>
    </w:p>
    <w:p w14:paraId="7FDF20EC" w14:textId="77777777" w:rsidR="00F87201" w:rsidRPr="00EC6728" w:rsidRDefault="00F87201" w:rsidP="00F87201">
      <w:pPr>
        <w:jc w:val="both"/>
      </w:pPr>
    </w:p>
    <w:p w14:paraId="2DFF04C2" w14:textId="77777777" w:rsidR="00F87201" w:rsidRPr="00EC6728" w:rsidRDefault="00F87201" w:rsidP="00F87201">
      <w:pPr>
        <w:jc w:val="both"/>
      </w:pPr>
      <w:r w:rsidRPr="00EC6728">
        <w:t>La documentazione relativa a quanto sopra dichiarato è allegata alla domanda di partecipazione alla selezione, secondo le indicazioni riportate dal bando.</w:t>
      </w:r>
    </w:p>
    <w:p w14:paraId="2B66463E" w14:textId="77777777" w:rsidR="00F87201" w:rsidRPr="00EC6728" w:rsidRDefault="00F87201" w:rsidP="00F87201">
      <w:pPr>
        <w:jc w:val="both"/>
      </w:pPr>
    </w:p>
    <w:p w14:paraId="0DA1821B" w14:textId="77777777" w:rsidR="00F87201" w:rsidRPr="00EC6728" w:rsidRDefault="00F87201" w:rsidP="00F87201">
      <w:pPr>
        <w:jc w:val="both"/>
      </w:pPr>
    </w:p>
    <w:p w14:paraId="08090786" w14:textId="77777777" w:rsidR="00F87201" w:rsidRPr="00EC6728" w:rsidRDefault="00F87201" w:rsidP="00F87201">
      <w:pPr>
        <w:jc w:val="both"/>
      </w:pPr>
    </w:p>
    <w:p w14:paraId="5D725E9E" w14:textId="77777777" w:rsidR="00F87201" w:rsidRPr="00EC6728" w:rsidRDefault="00F87201" w:rsidP="00F87201">
      <w:pPr>
        <w:jc w:val="both"/>
      </w:pPr>
      <w:r w:rsidRPr="00EC6728">
        <w:t>Data</w:t>
      </w:r>
    </w:p>
    <w:p w14:paraId="07A4C36C" w14:textId="77777777" w:rsidR="00F87201" w:rsidRPr="00EC6728" w:rsidRDefault="00F87201" w:rsidP="00F87201">
      <w:pPr>
        <w:jc w:val="both"/>
      </w:pPr>
      <w:r w:rsidRPr="00EC6728">
        <w:t>…………………………………</w:t>
      </w:r>
    </w:p>
    <w:p w14:paraId="56E9A88D" w14:textId="77777777" w:rsidR="00F87201" w:rsidRPr="00EC6728" w:rsidRDefault="00F87201" w:rsidP="00F87201">
      <w:pPr>
        <w:jc w:val="both"/>
      </w:pPr>
    </w:p>
    <w:p w14:paraId="5CF40A67" w14:textId="77777777" w:rsidR="00F87201" w:rsidRPr="00EC6728" w:rsidRDefault="00F87201" w:rsidP="00F87201">
      <w:pPr>
        <w:jc w:val="both"/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  <w:t>Firma</w:t>
      </w:r>
    </w:p>
    <w:p w14:paraId="194001D0" w14:textId="77777777" w:rsidR="00F87201" w:rsidRPr="00EC6728" w:rsidRDefault="00F87201" w:rsidP="00F87201">
      <w:pPr>
        <w:jc w:val="both"/>
      </w:pP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</w:r>
      <w:r w:rsidRPr="00EC6728">
        <w:tab/>
        <w:t>…………………………………………</w:t>
      </w:r>
    </w:p>
    <w:p w14:paraId="47924DB9" w14:textId="77777777" w:rsidR="00F87201" w:rsidRPr="00EC6728" w:rsidRDefault="00F87201" w:rsidP="00F87201">
      <w:pPr>
        <w:jc w:val="both"/>
      </w:pPr>
    </w:p>
    <w:p w14:paraId="52BC7EC8" w14:textId="77777777" w:rsidR="00F87201" w:rsidRDefault="00F87201" w:rsidP="00F87201">
      <w:pPr>
        <w:jc w:val="both"/>
        <w:rPr>
          <w:rFonts w:ascii="Arial" w:hAnsi="Arial" w:cs="Arial"/>
        </w:rPr>
      </w:pPr>
    </w:p>
    <w:p w14:paraId="2458B0ED" w14:textId="77777777" w:rsidR="00F87201" w:rsidRDefault="00F87201" w:rsidP="00F87201">
      <w:pPr>
        <w:jc w:val="both"/>
        <w:rPr>
          <w:rFonts w:ascii="Arial" w:hAnsi="Arial" w:cs="Arial"/>
        </w:rPr>
      </w:pPr>
    </w:p>
    <w:p w14:paraId="794C7147" w14:textId="2C6598F3" w:rsidR="00D41916" w:rsidRPr="00F87201" w:rsidRDefault="00D41916" w:rsidP="00C414FE">
      <w:pPr>
        <w:tabs>
          <w:tab w:val="right" w:pos="8391"/>
        </w:tabs>
        <w:rPr>
          <w:rFonts w:ascii="Arial" w:hAnsi="Arial" w:cs="Arial"/>
          <w:sz w:val="22"/>
          <w:szCs w:val="22"/>
        </w:rPr>
      </w:pPr>
    </w:p>
    <w:sectPr w:rsidR="00D41916" w:rsidRPr="00F87201" w:rsidSect="00F8720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iello mataluni">
    <w15:presenceInfo w15:providerId="AD" w15:userId="S::aniello.mataluni@crea.gov.it::c7693934-b78d-4cb5-8215-0215d1818c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01"/>
    <w:rsid w:val="00331A22"/>
    <w:rsid w:val="0063451E"/>
    <w:rsid w:val="00667086"/>
    <w:rsid w:val="00817560"/>
    <w:rsid w:val="00C414FE"/>
    <w:rsid w:val="00D41916"/>
    <w:rsid w:val="00DE12FC"/>
    <w:rsid w:val="00E21637"/>
    <w:rsid w:val="00E76016"/>
    <w:rsid w:val="00EC6728"/>
    <w:rsid w:val="00F8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5641"/>
  <w15:chartTrackingRefBased/>
  <w15:docId w15:val="{641BFA1A-4983-4980-8C1A-4421D6DFB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7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87201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1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mataluni</dc:creator>
  <cp:keywords/>
  <dc:description/>
  <cp:lastModifiedBy>aniello mataluni</cp:lastModifiedBy>
  <cp:revision>5</cp:revision>
  <dcterms:created xsi:type="dcterms:W3CDTF">2019-07-12T08:30:00Z</dcterms:created>
  <dcterms:modified xsi:type="dcterms:W3CDTF">2019-11-08T09:56:00Z</dcterms:modified>
</cp:coreProperties>
</file>